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435808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2443587" w14:textId="77777777" w:rsidR="008A7E94" w:rsidRDefault="00F14770" w:rsidP="00F1477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</w:t>
      </w:r>
      <w:r w:rsidR="00703492" w:rsidRPr="0071228E">
        <w:rPr>
          <w:rFonts w:ascii="Arial" w:hAnsi="Arial" w:cs="Arial"/>
          <w:b/>
          <w:sz w:val="20"/>
        </w:rPr>
        <w:t xml:space="preserve">sobní vozidlo </w:t>
      </w:r>
      <w:r>
        <w:rPr>
          <w:rFonts w:ascii="Arial" w:hAnsi="Arial" w:cs="Arial"/>
          <w:b/>
          <w:sz w:val="20"/>
        </w:rPr>
        <w:t>manažerské C</w:t>
      </w:r>
      <w:r w:rsidR="008A7E94">
        <w:rPr>
          <w:rFonts w:ascii="Arial" w:hAnsi="Arial" w:cs="Arial"/>
          <w:b/>
          <w:sz w:val="20"/>
        </w:rPr>
        <w:t xml:space="preserve"> - </w:t>
      </w:r>
      <w:r w:rsidR="008A7E94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647FC6F" w14:textId="5E75C773" w:rsidR="008A7E94" w:rsidRDefault="008A7E94" w:rsidP="00F1477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67716ABB" w14:textId="77777777" w:rsidR="0013467E" w:rsidRDefault="0013467E" w:rsidP="00F1477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4F4C58D4" w14:textId="3657DA0F" w:rsidR="00F14770" w:rsidRPr="00F14770" w:rsidRDefault="0013467E" w:rsidP="0013467E">
      <w:pPr>
        <w:spacing w:after="0"/>
        <w:rPr>
          <w:rFonts w:ascii="Calibri" w:hAnsi="Calibri" w:cs="Calibri"/>
          <w:noProof w:val="0"/>
          <w:color w:val="000000"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</w:t>
      </w:r>
    </w:p>
    <w:p w14:paraId="0DAFAB66" w14:textId="77777777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74"/>
        <w:gridCol w:w="1728"/>
        <w:gridCol w:w="1541"/>
        <w:gridCol w:w="1147"/>
        <w:gridCol w:w="1844"/>
        <w:tblGridChange w:id="0">
          <w:tblGrid>
            <w:gridCol w:w="1688"/>
            <w:gridCol w:w="1674"/>
            <w:gridCol w:w="1728"/>
            <w:gridCol w:w="1541"/>
            <w:gridCol w:w="1147"/>
            <w:gridCol w:w="1844"/>
          </w:tblGrid>
        </w:tblGridChange>
      </w:tblGrid>
      <w:tr w:rsidR="00703492" w:rsidRPr="0071228E" w14:paraId="2A5E22A3" w14:textId="77777777" w:rsidTr="00AC3C36">
        <w:trPr>
          <w:trHeight w:val="861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1198BBD0" w:rsidR="00703492" w:rsidRPr="0071228E" w:rsidRDefault="00DA23B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D58CB" w:rsidRPr="0071228E" w14:paraId="08625D08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57C60EA8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D58CB" w:rsidRPr="0071228E" w14:paraId="6811AAA5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73026C63" w:rsidR="007D58CB" w:rsidRPr="0061014F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642D2B54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D58CB" w:rsidRPr="0071228E" w14:paraId="22955E4D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33E42FBA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D58CB" w:rsidRPr="0071228E" w14:paraId="12D29C73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407AFDC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D58CB" w:rsidRPr="0071228E" w14:paraId="34299C35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26EB160C" w:rsidR="007D58CB" w:rsidRPr="0061014F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07022841" w:rsidR="007D58CB" w:rsidRPr="0061014F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480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45F27B17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D58CB" w:rsidRPr="0071228E" w14:paraId="2EF7DB0E" w14:textId="77777777" w:rsidTr="006E2A02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7777777" w:rsidR="007D58CB" w:rsidRPr="0061014F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7D58CB" w:rsidRPr="0071228E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0268F7FA" w:rsidR="007D58CB" w:rsidRPr="00FC574A" w:rsidRDefault="007D58CB" w:rsidP="007D58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E32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E32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854DB" w:rsidRPr="0071228E" w14:paraId="29400D5C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C854DB" w:rsidRPr="0061014F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77777777" w:rsidR="00C854DB" w:rsidRPr="0061014F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2 100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7947DA37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172DA0E3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C854DB" w:rsidRPr="0061014F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483F7C85" w:rsidR="00C854DB" w:rsidRPr="0061014F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F135DA">
              <w:rPr>
                <w:rFonts w:ascii="Arial" w:hAnsi="Arial" w:cs="Arial"/>
                <w:noProof w:val="0"/>
                <w:color w:val="000000"/>
                <w:sz w:val="20"/>
              </w:rPr>
              <w:t>370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548B69D0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1D50B697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C854DB" w:rsidRPr="0061014F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5836E44D" w:rsidR="00C854DB" w:rsidRPr="0061014F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Benzin/CNG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036737E5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3279E1E3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C854DB" w:rsidRPr="00313948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13948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514E004" w:rsidR="00C854DB" w:rsidRPr="0061014F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495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29D7EBD0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56C07EDF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1FE621D" w:rsidR="00C854DB" w:rsidRPr="00313948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5E7E67C9" w:rsidR="00C854DB" w:rsidRPr="0061014F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5B7E5710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54DB" w:rsidRPr="0071228E" w14:paraId="05D2E4C4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13568D26" w:rsidR="00C854DB" w:rsidRPr="00703492" w:rsidRDefault="00C854DB" w:rsidP="00C854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0BBFA75" w:rsidR="00C854DB" w:rsidRPr="00703492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C854DB" w:rsidRPr="0071228E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18DEEC1D" w:rsidR="00C854DB" w:rsidRPr="00FC574A" w:rsidRDefault="00C854DB" w:rsidP="00C854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4F47A200" w14:textId="77777777" w:rsidTr="003E4777">
        <w:tblPrEx>
          <w:tblW w:w="5000" w:type="pct"/>
          <w:tblCellMar>
            <w:left w:w="70" w:type="dxa"/>
            <w:right w:w="70" w:type="dxa"/>
          </w:tblCellMar>
          <w:tblPrExChange w:id="1" w:author="Kotolanová, Nicola" w:date="2022-12-12T14:03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" w:author="Kotolanová, Nicola" w:date="2022-12-12T14:03:00Z"/>
          <w:trPrChange w:id="3" w:author="Kotolanová, Nicola" w:date="2022-12-12T14:03:00Z">
            <w:trPr>
              <w:trHeight w:val="288"/>
            </w:trPr>
          </w:trPrChange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4" w:author="Kotolanová, Nicola" w:date="2022-12-12T14:03:00Z">
              <w:tcPr>
                <w:tcW w:w="2645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442FC4E6" w14:textId="045D0E8B" w:rsidR="005771FF" w:rsidRPr="005771FF" w:rsidRDefault="005771FF" w:rsidP="005771FF">
            <w:pPr>
              <w:pStyle w:val="Normlnweb"/>
              <w:rPr>
                <w:ins w:id="5" w:author="Kotolanová, Nicola" w:date="2022-12-12T14:03:00Z"/>
                <w:rPrChange w:id="6" w:author="Kotolanová, Nicola" w:date="2022-12-12T14:04:00Z">
                  <w:rPr>
                    <w:ins w:id="7" w:author="Kotolanová, Nicola" w:date="2022-12-12T14:03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8" w:author="Kotolanová, Nicola" w:date="2022-12-12T14:04:00Z">
                <w:pPr>
                  <w:shd w:val="clear" w:color="auto" w:fill="FFFFFF" w:themeFill="background1"/>
                  <w:spacing w:after="0"/>
                </w:pPr>
              </w:pPrChange>
            </w:pPr>
            <w:ins w:id="9" w:author="Kotolanová, Nicola" w:date="2022-12-12T14:03:00Z">
              <w:r>
                <w:t>Emisní norma platná v době dodání vozidla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10" w:author="Kotolanová, Nicola" w:date="2022-12-12T14:03:00Z">
              <w:tcPr>
                <w:tcW w:w="80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77A19294" w14:textId="56DC8C96" w:rsidR="005771FF" w:rsidRPr="005771FF" w:rsidRDefault="005771FF" w:rsidP="005771FF">
            <w:pPr>
              <w:pStyle w:val="Normlnweb"/>
              <w:rPr>
                <w:ins w:id="11" w:author="Kotolanová, Nicola" w:date="2022-12-12T14:03:00Z"/>
                <w:rPrChange w:id="12" w:author="Kotolanová, Nicola" w:date="2022-12-12T14:03:00Z">
                  <w:rPr>
                    <w:ins w:id="13" w:author="Kotolanová, Nicola" w:date="2022-12-12T14:03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14" w:author="Kotolanová, Nicola" w:date="2022-12-12T14:03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5" w:author="Kotolanová, Nicola" w:date="2022-12-12T14:03:00Z">
              <w:r>
                <w:t>min. EURO 6</w:t>
              </w:r>
            </w:ins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6" w:author="Kotolanová, Nicola" w:date="2022-12-12T14:03:00Z">
              <w:tcPr>
                <w:tcW w:w="596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0C812E9B" w14:textId="6FB393CE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4:03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Kotolanová, Nicola" w:date="2022-12-12T14:03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9" w:author="Kotolanová, Nicola" w:date="2022-12-12T14:03:00Z">
              <w:tcPr>
                <w:tcW w:w="95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2E5A715" w14:textId="573A3C39" w:rsidR="005771FF" w:rsidRPr="00582B43" w:rsidRDefault="005771FF" w:rsidP="005771FF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4:03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1" w:author="Kotolanová, Nicola" w:date="2022-12-12T14:03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5771FF" w:rsidRPr="0071228E" w14:paraId="7C6FB31F" w14:textId="77777777" w:rsidTr="006125C9">
        <w:tblPrEx>
          <w:tblW w:w="5000" w:type="pct"/>
          <w:tblCellMar>
            <w:left w:w="70" w:type="dxa"/>
            <w:right w:w="70" w:type="dxa"/>
          </w:tblCellMar>
          <w:tblPrExChange w:id="22" w:author="Kotolanová, Nicola" w:date="2022-12-12T14:03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3" w:author="Kotolanová, Nicola" w:date="2022-12-12T14:03:00Z"/>
          <w:trPrChange w:id="24" w:author="Kotolanová, Nicola" w:date="2022-12-12T14:03:00Z">
            <w:trPr>
              <w:trHeight w:val="288"/>
            </w:trPr>
          </w:trPrChange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25" w:author="Kotolanová, Nicola" w:date="2022-12-12T14:03:00Z">
              <w:tcPr>
                <w:tcW w:w="2645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14294515" w14:textId="254EF4A2" w:rsidR="005771FF" w:rsidRPr="00703492" w:rsidRDefault="005771FF" w:rsidP="005771FF">
            <w:pPr>
              <w:shd w:val="clear" w:color="auto" w:fill="FFFFFF" w:themeFill="background1"/>
              <w:spacing w:after="0"/>
              <w:rPr>
                <w:ins w:id="26" w:author="Kotolanová, Nicola" w:date="2022-12-12T14:03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27" w:author="Kotolanová, Nicola" w:date="2022-12-12T14:03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28" w:author="Kotolanová, Nicola" w:date="2022-12-12T14:03:00Z">
              <w:tcPr>
                <w:tcW w:w="80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0E4BF4D3" w14:textId="48AE6A4B" w:rsidR="005771FF" w:rsidRPr="005771FF" w:rsidRDefault="005771FF" w:rsidP="005771FF">
            <w:pPr>
              <w:shd w:val="clear" w:color="auto" w:fill="FFFFFF" w:themeFill="background1"/>
              <w:spacing w:line="252" w:lineRule="auto"/>
              <w:jc w:val="center"/>
              <w:rPr>
                <w:ins w:id="29" w:author="Kotolanová, Nicola" w:date="2022-12-12T14:03:00Z"/>
                <w:rFonts w:ascii="Arial" w:hAnsi="Arial" w:cs="Arial"/>
                <w:noProof w:val="0"/>
                <w:color w:val="000000"/>
                <w:sz w:val="20"/>
                <w:lang w:eastAsia="en-US"/>
                <w:rPrChange w:id="30" w:author="Kotolanová, Nicola" w:date="2022-12-12T14:04:00Z">
                  <w:rPr>
                    <w:ins w:id="31" w:author="Kotolanová, Nicola" w:date="2022-12-12T14:03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32" w:author="Kotolanová, Nicola" w:date="2022-12-12T14:04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33" w:author="Kotolanová, Nicola" w:date="2022-12-12T14:04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 xml:space="preserve">v souladu s přílohou č. 2 nařízení vlády č. 173/2016 Sb. </w:t>
              </w:r>
            </w:ins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4" w:author="Kotolanová, Nicola" w:date="2022-12-12T14:03:00Z">
              <w:tcPr>
                <w:tcW w:w="596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12FBECFD" w14:textId="4F6FD7A6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ins w:id="35" w:author="Kotolanová, Nicola" w:date="2022-12-12T14:03:00Z"/>
                <w:rFonts w:ascii="Arial" w:hAnsi="Arial" w:cs="Arial"/>
                <w:noProof w:val="0"/>
                <w:color w:val="000000"/>
                <w:sz w:val="20"/>
              </w:rPr>
            </w:pPr>
            <w:ins w:id="36" w:author="Kotolanová, Nicola" w:date="2022-12-12T14:03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7" w:author="Kotolanová, Nicola" w:date="2022-12-12T14:03:00Z">
              <w:tcPr>
                <w:tcW w:w="95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5BF7170" w14:textId="10B0DE5D" w:rsidR="005771FF" w:rsidRPr="00582B43" w:rsidRDefault="005771FF" w:rsidP="005771FF">
            <w:pPr>
              <w:shd w:val="clear" w:color="auto" w:fill="FFFFFF" w:themeFill="background1"/>
              <w:spacing w:after="0"/>
              <w:jc w:val="center"/>
              <w:rPr>
                <w:ins w:id="38" w:author="Kotolanová, Nicola" w:date="2022-12-12T14:03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9" w:author="Kotolanová, Nicola" w:date="2022-12-12T14:03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5771FF" w:rsidRPr="0071228E" w14:paraId="6D7BB84C" w14:textId="77777777" w:rsidTr="00F431FA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8BD0032" w14:textId="2E8B4061" w:rsidR="005771FF" w:rsidRPr="0070349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Pohon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D3F20" w14:textId="6212A9A8" w:rsidR="005771FF" w:rsidRPr="00D957D2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 w:themeColor="text1"/>
                <w:sz w:val="20"/>
              </w:rPr>
              <w:t>4x2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B9AFA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E50EF6" w14:textId="3B14CC35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82B4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46173668" w14:textId="77777777" w:rsidTr="00AC3C36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0B8FA83E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79AD7160" w14:textId="77777777" w:rsidTr="00AC3C36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Provedení </w:t>
            </w:r>
            <w:proofErr w:type="spellStart"/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Combi</w:t>
            </w:r>
            <w:proofErr w:type="spellEnd"/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21360AA6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7F4A80B9" w14:textId="77777777" w:rsidTr="00C73DA1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0B440923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524CB069" w14:textId="77777777" w:rsidTr="00C73DA1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0B5FF3E4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16"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4C1F28A7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349ECFE4" w14:textId="77777777" w:rsidTr="00C73DA1">
        <w:trPr>
          <w:trHeight w:val="529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62677D8F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1D420BF7" w14:textId="77777777" w:rsidTr="00C73DA1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5771FF" w:rsidRPr="0070349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5771FF" w:rsidRPr="00703492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5771FF" w:rsidRPr="00703492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3748D08F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54C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50DB2EC2" w14:textId="77777777" w:rsidTr="00AC3C36">
        <w:trPr>
          <w:trHeight w:val="861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06C79765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5771FF" w:rsidRPr="0071228E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5771FF" w:rsidRPr="0071228E" w14:paraId="630E63B6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2AEF308A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Zadní stěrač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2F2" w14:textId="3E86DF8C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5D34F8D6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3525D941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Tři hlavové opěrky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06102F9C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37D30FCD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43B21C7" w14:textId="080C5228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Elektrická parkovací brzda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A8AE" w14:textId="19B5C129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56387DA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92F00B" w14:textId="571AB89E" w:rsidR="005771FF" w:rsidRPr="006E0588" w:rsidRDefault="005771FF" w:rsidP="005771FF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/>
                <w:sz w:val="20"/>
              </w:rPr>
              <w:t>Asistent automatického nouzového brzdění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ABA4" w14:textId="1AC4F43B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6972D9BE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012002B3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Zadní opěradlo dělené a loketní opěra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4F6D" w14:textId="1E4EE66C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0A0ED05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44143AE2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Kolenní airbag řidiče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648E00CE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6CEFBC1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01A9AAC2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Kožený multifunkční volant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DD7" w14:textId="41EA8A1B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5AB4D11A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3A670F9D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Nastavitelná loketní opěrka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871B" w14:textId="4F721272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7023676D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7C4790B6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Vyhřívání předních sedadel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9F12" w14:textId="6B42102E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38880174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05F11F25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USB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51328F4A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34CF61AB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4D3CB27F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Vyhřívané čelní sklo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E2F9" w14:textId="473E50AE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215A2A76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2B6AA" w14:textId="189C76AA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Elektronická</w:t>
            </w: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proofErr w:type="spellStart"/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dvouzónová</w:t>
            </w:r>
            <w:proofErr w:type="spellEnd"/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 klimatizace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4D8F" w14:textId="5EA5E12E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0736F320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BBD99" w14:textId="75CB4A22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Dešťový a světelný senzor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A10" w14:textId="084C65D6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1D11CDF2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12E7EB59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Asistent rozjezdu do kopce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65E5" w14:textId="6348C95A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29F9E1A3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663C6582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Přední sedadla s nastavitelnou bederní opěrkou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73B6" w14:textId="081D791D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6E01FBAF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7DFA7735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Lakovaný nárazník v barvě vozu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F73F" w14:textId="5E9CB77D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470CAD10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215392" w14:textId="0CBC36BA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Vnější zrcátka elektricky sklopná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F090" w14:textId="2B0DB656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537222B6" w14:textId="77777777" w:rsidTr="00350669">
        <w:trPr>
          <w:trHeight w:val="300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2B8C2476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Tažné zařízení sklopné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D4BC" w14:textId="7BADD0E7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54F7A853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47AFC7AB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Alarm a bez klíčové zamykání a startování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C4B8" w14:textId="29AF3A76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23BF791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9AB636" w14:textId="21FD9CEF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LED osvětlení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E379" w14:textId="580D2F02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5DC82A9E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542EC" w14:textId="197A3EB0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LED zadní světla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09DD" w14:textId="52B114CD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4D960B24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19FB7879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Parkovací kamera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D0002" w14:textId="09AA071B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06A59A39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5F496C4F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7DBE" w14:textId="41A4F60A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5C7CE3DF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1ECCFA71" w:rsidR="005771FF" w:rsidRPr="0071228E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Parkovací senzory vpředu a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A7D7B" w14:textId="6D9A7B0B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71228E" w14:paraId="3F58555E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3EDC85" w14:textId="38B073DA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proofErr w:type="spellStart"/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Přisvěcování</w:t>
            </w:r>
            <w:proofErr w:type="spellEnd"/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 při odbočování pro přední mlhové světlomety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B37C" w14:textId="78250550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9657EA" w14:paraId="65B9E90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645951E0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Boční airbagy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2E8E" w14:textId="0A199F75" w:rsidR="005771FF" w:rsidRPr="00FC574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9657EA" w14:paraId="35003861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2DC3E1" w14:textId="51A6FCDA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Asistent změny jízdního pruhu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5EC2" w14:textId="69A1E9AD" w:rsidR="005771FF" w:rsidRPr="009657E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9657EA" w14:paraId="4BF57014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7FBD79" w14:textId="0E3F286A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proofErr w:type="spellStart"/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Head</w:t>
            </w:r>
            <w:proofErr w:type="spellEnd"/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-up displej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BBCD" w14:textId="0B66DDDC" w:rsidR="005771FF" w:rsidRPr="009657E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9657EA" w14:paraId="7D5F3386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27FE2F98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Automatické parkování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01D6" w14:textId="0C604371" w:rsidR="005771FF" w:rsidRPr="009657E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9657EA" w14:paraId="69CBE567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489224" w14:textId="5D749FD3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Rozpoznávání dopravních značek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4FAA" w14:textId="22D6CC61" w:rsidR="005771FF" w:rsidRPr="009657E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9657EA" w14:paraId="335D1AC4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E2C868B" w14:textId="5E24580A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Adaptivní vedení v jízdním pruhu, asistent při jízdě v koloně a nouzový asistent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7271" w14:textId="23BB44B2" w:rsidR="005771FF" w:rsidRPr="009657EA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9657EA" w14:paraId="4E7003E1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CA3250" w14:textId="09CB5AFB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1A3A" w14:textId="5EA83A8C" w:rsidR="005771FF" w:rsidRPr="00FA3726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9657EA" w14:paraId="6EB75701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519C4A" w14:textId="17482042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</w:t>
            </w: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l.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o</w:t>
            </w: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vlád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ané</w:t>
            </w: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 vík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o</w:t>
            </w: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 xml:space="preserve"> zavazadlového prostoru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59CA5" w14:textId="4832C2CB" w:rsidR="005771FF" w:rsidRPr="00FA3726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9657EA" w14:paraId="6D9372A8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5DA55E" w14:textId="31ED4A73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Bezdrátové nabíjení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smartphonu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DE628" w14:textId="3487726A" w:rsidR="005771FF" w:rsidRPr="00FA3726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9657EA" w14:paraId="133E9474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A286F9" w14:textId="18B4D7D4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Potah sedadel kůže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/látka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0E6AF" w14:textId="0484AF8B" w:rsidR="005771FF" w:rsidRPr="00FA3726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771FF" w:rsidRPr="009657EA" w14:paraId="6C4CFF97" w14:textId="77777777" w:rsidTr="00350669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D1E78D" w14:textId="3D215C7B" w:rsidR="005771FF" w:rsidRPr="00D957D2" w:rsidRDefault="005771FF" w:rsidP="005771F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957D2">
              <w:rPr>
                <w:rFonts w:ascii="Arial" w:hAnsi="Arial" w:cs="Arial"/>
                <w:noProof w:val="0"/>
                <w:color w:val="000000"/>
                <w:sz w:val="20"/>
              </w:rPr>
              <w:t>Dojezdová sada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CFC04" w14:textId="00972D7B" w:rsidR="005771FF" w:rsidRPr="00FA3726" w:rsidRDefault="005771FF" w:rsidP="005771F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4BCF3" w14:textId="77777777" w:rsidR="005A01B8" w:rsidRDefault="005A01B8">
      <w:pPr>
        <w:spacing w:after="0"/>
      </w:pPr>
      <w:r>
        <w:separator/>
      </w:r>
    </w:p>
  </w:endnote>
  <w:endnote w:type="continuationSeparator" w:id="0">
    <w:p w14:paraId="61FFDBA7" w14:textId="77777777" w:rsidR="005A01B8" w:rsidRDefault="005A01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C5D87" w14:textId="77777777" w:rsidR="005A01B8" w:rsidRDefault="005A01B8">
      <w:pPr>
        <w:spacing w:after="0"/>
      </w:pPr>
      <w:r>
        <w:separator/>
      </w:r>
    </w:p>
  </w:footnote>
  <w:footnote w:type="continuationSeparator" w:id="0">
    <w:p w14:paraId="0613E31F" w14:textId="77777777" w:rsidR="005A01B8" w:rsidRDefault="005A01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5771F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5771F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5771FF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5771FF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5771FF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E4EB5"/>
    <w:rsid w:val="0013467E"/>
    <w:rsid w:val="001A0426"/>
    <w:rsid w:val="00287BB5"/>
    <w:rsid w:val="00313948"/>
    <w:rsid w:val="00321CF8"/>
    <w:rsid w:val="00425D20"/>
    <w:rsid w:val="00435808"/>
    <w:rsid w:val="0044366B"/>
    <w:rsid w:val="004D6300"/>
    <w:rsid w:val="005771FF"/>
    <w:rsid w:val="00582106"/>
    <w:rsid w:val="005A01B8"/>
    <w:rsid w:val="006E0588"/>
    <w:rsid w:val="00703492"/>
    <w:rsid w:val="007D58CB"/>
    <w:rsid w:val="008A7E94"/>
    <w:rsid w:val="008D266E"/>
    <w:rsid w:val="0092671F"/>
    <w:rsid w:val="00A070F8"/>
    <w:rsid w:val="00AA3AE5"/>
    <w:rsid w:val="00AC3C36"/>
    <w:rsid w:val="00B115F9"/>
    <w:rsid w:val="00BD1A84"/>
    <w:rsid w:val="00C854DB"/>
    <w:rsid w:val="00CA7B08"/>
    <w:rsid w:val="00D65E00"/>
    <w:rsid w:val="00D84D3E"/>
    <w:rsid w:val="00D957D2"/>
    <w:rsid w:val="00DA23B5"/>
    <w:rsid w:val="00E06737"/>
    <w:rsid w:val="00E24F78"/>
    <w:rsid w:val="00E712D4"/>
    <w:rsid w:val="00E826C8"/>
    <w:rsid w:val="00F135DA"/>
    <w:rsid w:val="00F14770"/>
    <w:rsid w:val="00F315C0"/>
    <w:rsid w:val="00F71303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25D20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25D20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44366B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8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34</cp:revision>
  <dcterms:created xsi:type="dcterms:W3CDTF">2021-11-26T07:27:00Z</dcterms:created>
  <dcterms:modified xsi:type="dcterms:W3CDTF">2022-12-12T13:04:00Z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2022-11-14T09:06:44Z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2e0a393d-3792-4e8f-85b8-94d7c36b0b2a</vt:lpwstr>
  </property>
  <property fmtid="{D5CDD505-2E9C-101B-9397-08002B2CF9AE}" pid="8" name="MSIP_Label_42f063bf-ce3a-473c-8609-3866002c85b0_ContentBits">
    <vt:lpwstr>0</vt:lpwstr>
  </property>
</Properties>
</file>